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DA7" w:rsidRDefault="00343CA6">
      <w:r>
        <w:t>Lesson Plan Template                       Rev 10/1/09</w:t>
      </w:r>
      <w:r>
        <w:tab/>
      </w:r>
      <w:r>
        <w:tab/>
      </w:r>
      <w:r>
        <w:tab/>
        <w:t xml:space="preserve">Dr. Thieman  </w:t>
      </w:r>
    </w:p>
    <w:p w:rsidR="00464DA7" w:rsidRDefault="00464DA7"/>
    <w:p w:rsidR="00464DA7" w:rsidRDefault="00343CA6" w:rsidP="008624B3">
      <w:proofErr w:type="spellStart"/>
      <w:r>
        <w:t>Name</w:t>
      </w:r>
      <w:proofErr w:type="gramStart"/>
      <w:r>
        <w:t>:_</w:t>
      </w:r>
      <w:proofErr w:type="gramEnd"/>
      <w:r>
        <w:t>__</w:t>
      </w:r>
      <w:r w:rsidR="008624B3" w:rsidRPr="008624B3">
        <w:rPr>
          <w:u w:val="single"/>
        </w:rPr>
        <w:t>Jim</w:t>
      </w:r>
      <w:proofErr w:type="spellEnd"/>
      <w:r w:rsidR="008624B3" w:rsidRPr="008624B3">
        <w:rPr>
          <w:u w:val="single"/>
        </w:rPr>
        <w:t xml:space="preserve"> Gent</w:t>
      </w:r>
      <w:r w:rsidR="008624B3">
        <w:t>_________________</w:t>
      </w:r>
      <w:r>
        <w:tab/>
      </w:r>
      <w:r>
        <w:tab/>
        <w:t>Age/Grade Level____</w:t>
      </w:r>
      <w:r w:rsidR="008624B3" w:rsidRPr="008624B3">
        <w:rPr>
          <w:u w:val="single"/>
        </w:rPr>
        <w:t>3rd</w:t>
      </w:r>
      <w:r>
        <w:t>_______</w:t>
      </w:r>
    </w:p>
    <w:p w:rsidR="00464DA7" w:rsidRDefault="00343CA6" w:rsidP="008624B3">
      <w:r>
        <w:t>Subject Area(s)___</w:t>
      </w:r>
      <w:r w:rsidR="008624B3" w:rsidRPr="008624B3">
        <w:rPr>
          <w:u w:val="single"/>
        </w:rPr>
        <w:t>Elementary Music_</w:t>
      </w:r>
      <w:r>
        <w:t>__</w:t>
      </w:r>
      <w:r>
        <w:tab/>
      </w:r>
      <w:r>
        <w:tab/>
        <w:t xml:space="preserve">Unit </w:t>
      </w:r>
      <w:proofErr w:type="spellStart"/>
      <w:r>
        <w:t>Title_____</w:t>
      </w:r>
      <w:r w:rsidR="008624B3" w:rsidRPr="008624B3">
        <w:rPr>
          <w:u w:val="single"/>
        </w:rPr>
        <w:t>Vocal</w:t>
      </w:r>
      <w:proofErr w:type="spellEnd"/>
      <w:r w:rsidR="008624B3" w:rsidRPr="008624B3">
        <w:rPr>
          <w:u w:val="single"/>
        </w:rPr>
        <w:t xml:space="preserve"> Harmony</w:t>
      </w:r>
      <w:r w:rsidR="00D51C63">
        <w:t>__</w:t>
      </w:r>
    </w:p>
    <w:p w:rsidR="00464DA7" w:rsidRDefault="00343CA6" w:rsidP="00D51C63">
      <w:r>
        <w:t>Less</w:t>
      </w:r>
      <w:r w:rsidR="008624B3">
        <w:t xml:space="preserve">on </w:t>
      </w:r>
      <w:proofErr w:type="spellStart"/>
      <w:r w:rsidR="008624B3">
        <w:t>Title_____</w:t>
      </w:r>
      <w:r w:rsidR="008624B3" w:rsidRPr="008624B3">
        <w:rPr>
          <w:u w:val="single"/>
        </w:rPr>
        <w:t>Vocal</w:t>
      </w:r>
      <w:proofErr w:type="spellEnd"/>
      <w:r w:rsidR="008624B3" w:rsidRPr="008624B3">
        <w:rPr>
          <w:u w:val="single"/>
        </w:rPr>
        <w:t xml:space="preserve"> Harmony</w:t>
      </w:r>
      <w:r w:rsidR="008624B3">
        <w:t>_____</w:t>
      </w:r>
      <w:r>
        <w:tab/>
      </w:r>
      <w:r>
        <w:tab/>
        <w:t>Estimated Tim</w:t>
      </w:r>
      <w:r w:rsidR="00D51C63">
        <w:t>e______</w:t>
      </w:r>
      <w:r w:rsidR="00D51C63">
        <w:rPr>
          <w:u w:val="single"/>
        </w:rPr>
        <w:t>45</w:t>
      </w:r>
      <w:r w:rsidR="008624B3" w:rsidRPr="008624B3">
        <w:rPr>
          <w:u w:val="single"/>
        </w:rPr>
        <w:t xml:space="preserve"> min</w:t>
      </w:r>
      <w:r w:rsidR="00D51C63">
        <w:t>___</w:t>
      </w:r>
    </w:p>
    <w:p w:rsidR="00464DA7" w:rsidRDefault="00464DA7"/>
    <w:p w:rsidR="00464DA7" w:rsidRPr="004127A1" w:rsidRDefault="00343CA6" w:rsidP="00B179BB">
      <w:pPr>
        <w:rPr>
          <w:bCs/>
        </w:rPr>
      </w:pPr>
      <w:r w:rsidRPr="00FE2C01">
        <w:rPr>
          <w:b/>
        </w:rPr>
        <w:t>Purpose/Rationale for lesson</w:t>
      </w:r>
      <w:r>
        <w:rPr>
          <w:b/>
        </w:rPr>
        <w:t>:</w:t>
      </w:r>
      <w:r w:rsidR="004127A1">
        <w:rPr>
          <w:b/>
        </w:rPr>
        <w:t xml:space="preserve"> </w:t>
      </w:r>
      <w:r w:rsidR="004127A1">
        <w:rPr>
          <w:bCs/>
        </w:rPr>
        <w:t>This l</w:t>
      </w:r>
      <w:r w:rsidR="00394D5D">
        <w:rPr>
          <w:bCs/>
        </w:rPr>
        <w:t xml:space="preserve">esson will provide </w:t>
      </w:r>
      <w:r w:rsidR="00464DA7">
        <w:rPr>
          <w:bCs/>
        </w:rPr>
        <w:t xml:space="preserve">introduction and </w:t>
      </w:r>
      <w:r w:rsidR="00394D5D">
        <w:rPr>
          <w:bCs/>
        </w:rPr>
        <w:t>practice of</w:t>
      </w:r>
      <w:r w:rsidR="00464DA7">
        <w:rPr>
          <w:bCs/>
        </w:rPr>
        <w:t xml:space="preserve"> varied melodic harmony components. Develop singing skills and increase vocabulary</w:t>
      </w:r>
      <w:r w:rsidR="004B66D4">
        <w:rPr>
          <w:bCs/>
        </w:rPr>
        <w:t xml:space="preserve"> of relevant</w:t>
      </w:r>
      <w:r w:rsidR="00464DA7">
        <w:rPr>
          <w:bCs/>
        </w:rPr>
        <w:t xml:space="preserve"> skills.</w:t>
      </w:r>
      <w:r w:rsidR="004B66D4">
        <w:rPr>
          <w:bCs/>
        </w:rPr>
        <w:t xml:space="preserve"> This acts as lesson two of unit.</w:t>
      </w:r>
      <w:bookmarkStart w:id="0" w:name="_GoBack"/>
      <w:bookmarkEnd w:id="0"/>
    </w:p>
    <w:p w:rsidR="00B179BB" w:rsidRDefault="00B179BB" w:rsidP="00B179BB"/>
    <w:p w:rsidR="00B179BB" w:rsidRPr="008624B3" w:rsidRDefault="00B179BB" w:rsidP="00B179BB">
      <w:pPr>
        <w:rPr>
          <w:b/>
          <w:lang w:val="fr-FR"/>
        </w:rPr>
      </w:pPr>
      <w:r w:rsidRPr="008624B3">
        <w:rPr>
          <w:b/>
          <w:lang w:val="fr-FR"/>
        </w:rPr>
        <w:t xml:space="preserve">Curriculum </w:t>
      </w:r>
      <w:proofErr w:type="spellStart"/>
      <w:r w:rsidRPr="008624B3">
        <w:rPr>
          <w:b/>
          <w:lang w:val="fr-FR"/>
        </w:rPr>
        <w:t>Framing</w:t>
      </w:r>
      <w:proofErr w:type="spellEnd"/>
      <w:r w:rsidRPr="008624B3">
        <w:rPr>
          <w:b/>
          <w:lang w:val="fr-FR"/>
        </w:rPr>
        <w:t xml:space="preserve"> Questions:  </w:t>
      </w:r>
    </w:p>
    <w:p w:rsidR="00B179BB" w:rsidRDefault="00B179BB" w:rsidP="00B179BB">
      <w:r w:rsidRPr="008624B3">
        <w:rPr>
          <w:lang w:val="fr-FR"/>
        </w:rPr>
        <w:tab/>
      </w:r>
      <w:r w:rsidRPr="00D51C63">
        <w:rPr>
          <w:b/>
          <w:bCs/>
        </w:rPr>
        <w:t>Essential Question</w:t>
      </w:r>
      <w:r w:rsidRPr="00D51C63">
        <w:t>:</w:t>
      </w:r>
      <w:r w:rsidR="00D51C63" w:rsidRPr="00D51C63">
        <w:t xml:space="preserve"> How and why should we collaborate musically with others?</w:t>
      </w:r>
    </w:p>
    <w:p w:rsidR="00D51C63" w:rsidRPr="00D51C63" w:rsidRDefault="00D51C63" w:rsidP="00B179BB"/>
    <w:p w:rsidR="00B179BB" w:rsidRDefault="00B179BB" w:rsidP="00B179BB">
      <w:pPr>
        <w:ind w:firstLine="720"/>
      </w:pPr>
      <w:r w:rsidRPr="00D51C63">
        <w:rPr>
          <w:b/>
          <w:bCs/>
        </w:rPr>
        <w:t>Unit Question that applies to this lesson</w:t>
      </w:r>
      <w:r>
        <w:t>:</w:t>
      </w:r>
      <w:r w:rsidR="00D51C63">
        <w:t xml:space="preserve"> </w:t>
      </w:r>
      <w:r w:rsidR="00D51C63" w:rsidRPr="00D51C63">
        <w:t>How is harmony performed?</w:t>
      </w:r>
    </w:p>
    <w:p w:rsidR="00D51C63" w:rsidRDefault="00D51C63" w:rsidP="00B179BB">
      <w:pPr>
        <w:ind w:firstLine="720"/>
      </w:pPr>
    </w:p>
    <w:p w:rsidR="00D51C63" w:rsidRPr="00D51C63" w:rsidRDefault="00B179BB" w:rsidP="00B179BB">
      <w:pPr>
        <w:ind w:firstLine="720"/>
        <w:rPr>
          <w:b/>
          <w:bCs/>
        </w:rPr>
      </w:pPr>
      <w:r w:rsidRPr="00D51C63">
        <w:rPr>
          <w:b/>
          <w:bCs/>
        </w:rPr>
        <w:t>Lesson or Content Question(s):</w:t>
      </w:r>
      <w:r w:rsidR="00D51C63" w:rsidRPr="00D51C63">
        <w:rPr>
          <w:b/>
          <w:bCs/>
        </w:rPr>
        <w:t xml:space="preserve"> </w:t>
      </w:r>
    </w:p>
    <w:p w:rsidR="00B179BB" w:rsidRDefault="00D51C63" w:rsidP="00D51C63">
      <w:pPr>
        <w:numPr>
          <w:ilvl w:val="0"/>
          <w:numId w:val="1"/>
          <w:numberingChange w:id="1" w:author="Gayle Thieman" w:date="2011-08-09T06:10:00Z" w:original="-"/>
        </w:numPr>
      </w:pPr>
      <w:r w:rsidRPr="00D51C63">
        <w:t>What is the difference between consonance and dissonance?</w:t>
      </w:r>
    </w:p>
    <w:p w:rsidR="00D51C63" w:rsidRPr="00D51C63" w:rsidRDefault="00D51C63" w:rsidP="00D51C63">
      <w:pPr>
        <w:numPr>
          <w:ilvl w:val="0"/>
          <w:numId w:val="1"/>
          <w:numberingChange w:id="2" w:author="Gayle Thieman" w:date="2011-08-09T06:10:00Z" w:original="-"/>
        </w:numPr>
        <w:spacing w:before="60" w:after="60"/>
        <w:rPr>
          <w:rFonts w:asciiTheme="majorBidi" w:hAnsiTheme="majorBidi" w:cstheme="majorBidi"/>
          <w:bCs/>
        </w:rPr>
      </w:pPr>
      <w:r w:rsidRPr="00D51C63">
        <w:rPr>
          <w:rFonts w:asciiTheme="majorBidi" w:hAnsiTheme="majorBidi" w:cstheme="majorBidi"/>
          <w:bCs/>
        </w:rPr>
        <w:t>How do we perform music with layered parts?</w:t>
      </w:r>
    </w:p>
    <w:p w:rsidR="00D51C63" w:rsidRDefault="00D51C63" w:rsidP="00D51C63">
      <w:pPr>
        <w:ind w:left="765"/>
      </w:pPr>
    </w:p>
    <w:p w:rsidR="00B179BB" w:rsidRDefault="00B179BB" w:rsidP="00B179BB"/>
    <w:p w:rsidR="00B179BB" w:rsidRDefault="00B179BB" w:rsidP="00394D5D">
      <w:r w:rsidRPr="00FE2C01">
        <w:rPr>
          <w:b/>
        </w:rPr>
        <w:t>Goal:</w:t>
      </w:r>
      <w:r w:rsidR="00D51C63">
        <w:t xml:space="preserve">  Develop a basic understanding of the components of harmony and </w:t>
      </w:r>
      <w:r w:rsidR="00394D5D">
        <w:t>the skills to perform harmony.</w:t>
      </w:r>
    </w:p>
    <w:p w:rsidR="00B179BB" w:rsidRDefault="00B179BB" w:rsidP="00B179BB"/>
    <w:p w:rsidR="00B179BB" w:rsidRDefault="00B179BB" w:rsidP="00D51C63">
      <w:r w:rsidRPr="00FE2C01">
        <w:rPr>
          <w:b/>
        </w:rPr>
        <w:t>Learning Objective</w:t>
      </w:r>
      <w:r>
        <w:rPr>
          <w:b/>
        </w:rPr>
        <w:t>(s)</w:t>
      </w:r>
      <w:r w:rsidRPr="00FE2C01">
        <w:rPr>
          <w:b/>
        </w:rPr>
        <w:t>:</w:t>
      </w:r>
      <w:r>
        <w:t xml:space="preserve"> </w:t>
      </w:r>
      <w:r w:rsidR="008C6CCD">
        <w:t xml:space="preserve"> </w:t>
      </w:r>
      <w:ins w:id="3" w:author="Gayle Thieman" w:date="2011-08-09T06:10:00Z">
        <w:r w:rsidR="008C6CCD">
          <w:t>CLEARLY WRITTEN</w:t>
        </w:r>
      </w:ins>
    </w:p>
    <w:p w:rsidR="00D51C63" w:rsidRDefault="00D51C63" w:rsidP="00D51C63">
      <w:r>
        <w:t>Students will:</w:t>
      </w:r>
    </w:p>
    <w:p w:rsidR="00D51C63" w:rsidRDefault="00394D5D" w:rsidP="00394D5D">
      <w:pPr>
        <w:numPr>
          <w:ilvl w:val="0"/>
          <w:numId w:val="1"/>
          <w:numberingChange w:id="4" w:author="Gayle Thieman" w:date="2011-08-09T06:10:00Z" w:original="-"/>
        </w:numPr>
      </w:pPr>
      <w:r>
        <w:t>Sing songs in 2-part harmony</w:t>
      </w:r>
    </w:p>
    <w:p w:rsidR="00343CA6" w:rsidRDefault="00343CA6" w:rsidP="00343CA6">
      <w:pPr>
        <w:numPr>
          <w:ilvl w:val="0"/>
          <w:numId w:val="1"/>
          <w:numberingChange w:id="5" w:author="Gayle Thieman" w:date="2011-08-09T06:10:00Z" w:original="-"/>
        </w:numPr>
      </w:pPr>
      <w:r>
        <w:t xml:space="preserve">Differentiate “call and response” from harmony </w:t>
      </w:r>
    </w:p>
    <w:p w:rsidR="00394D5D" w:rsidRDefault="00394D5D" w:rsidP="00394D5D">
      <w:pPr>
        <w:numPr>
          <w:ilvl w:val="0"/>
          <w:numId w:val="1"/>
          <w:numberingChange w:id="6" w:author="Gayle Thieman" w:date="2011-08-09T06:10:00Z" w:original="-"/>
        </w:numPr>
      </w:pPr>
      <w:r>
        <w:t>Compare and contrast chord qualities</w:t>
      </w:r>
    </w:p>
    <w:p w:rsidR="00394D5D" w:rsidRDefault="00C363E0" w:rsidP="00C363E0">
      <w:pPr>
        <w:numPr>
          <w:ilvl w:val="0"/>
          <w:numId w:val="1"/>
          <w:numberingChange w:id="7" w:author="Gayle Thieman" w:date="2011-08-09T06:10:00Z" w:original="-"/>
        </w:numPr>
      </w:pPr>
      <w:r>
        <w:t>Improvise and Notate (Compose) a harmony part to a known melody</w:t>
      </w:r>
    </w:p>
    <w:p w:rsidR="00B179BB" w:rsidRDefault="00B179BB"/>
    <w:p w:rsidR="00394D5D" w:rsidRDefault="00B179BB" w:rsidP="00394D5D">
      <w:r w:rsidRPr="00FE2C01">
        <w:rPr>
          <w:b/>
        </w:rPr>
        <w:t>Curriculum Standard(s):</w:t>
      </w:r>
      <w:r w:rsidR="00394D5D">
        <w:t xml:space="preserve">   </w:t>
      </w:r>
    </w:p>
    <w:p w:rsidR="00394D5D" w:rsidRDefault="00394D5D" w:rsidP="00394D5D">
      <w:pPr>
        <w:numPr>
          <w:ilvl w:val="0"/>
          <w:numId w:val="1"/>
          <w:numberingChange w:id="8" w:author="Gayle Thieman" w:date="2011-08-09T06:10:00Z" w:original="-"/>
        </w:numPr>
      </w:pPr>
      <w:r>
        <w:t>Sing alone or together</w:t>
      </w:r>
    </w:p>
    <w:p w:rsidR="00394D5D" w:rsidRDefault="00394D5D" w:rsidP="00394D5D">
      <w:pPr>
        <w:numPr>
          <w:ilvl w:val="0"/>
          <w:numId w:val="1"/>
          <w:numberingChange w:id="9" w:author="Gayle Thieman" w:date="2011-08-09T06:10:00Z" w:original="-"/>
        </w:numPr>
      </w:pPr>
      <w:r>
        <w:t>Improvise/Compose music</w:t>
      </w:r>
    </w:p>
    <w:p w:rsidR="00394D5D" w:rsidRDefault="00394D5D" w:rsidP="00394D5D">
      <w:pPr>
        <w:numPr>
          <w:ilvl w:val="0"/>
          <w:numId w:val="1"/>
          <w:numberingChange w:id="10" w:author="Gayle Thieman" w:date="2011-08-09T06:10:00Z" w:original="-"/>
        </w:numPr>
      </w:pPr>
      <w:r>
        <w:t>Reading and notating music</w:t>
      </w:r>
    </w:p>
    <w:p w:rsidR="00394D5D" w:rsidRDefault="00394D5D" w:rsidP="00394D5D">
      <w:pPr>
        <w:numPr>
          <w:ilvl w:val="0"/>
          <w:numId w:val="1"/>
          <w:numberingChange w:id="11" w:author="Gayle Thieman" w:date="2011-08-09T06:10:00Z" w:original="-"/>
        </w:numPr>
      </w:pPr>
      <w:r>
        <w:t>Evaluate music and music performances</w:t>
      </w:r>
    </w:p>
    <w:p w:rsidR="00B179BB" w:rsidRDefault="00B179BB"/>
    <w:p w:rsidR="00394D5D" w:rsidRDefault="00B179BB" w:rsidP="00C363E0">
      <w:pPr>
        <w:rPr>
          <w:b/>
        </w:rPr>
      </w:pPr>
      <w:r w:rsidRPr="00FE2C01">
        <w:rPr>
          <w:b/>
        </w:rPr>
        <w:t>Materials Needed:</w:t>
      </w:r>
    </w:p>
    <w:p w:rsidR="00343CA6" w:rsidRPr="00100618" w:rsidRDefault="00343CA6" w:rsidP="00100618">
      <w:pPr>
        <w:numPr>
          <w:ilvl w:val="0"/>
          <w:numId w:val="1"/>
          <w:numberingChange w:id="12" w:author="Gayle Thieman" w:date="2011-08-09T06:10:00Z" w:original="-"/>
        </w:numPr>
        <w:rPr>
          <w:b/>
          <w:bCs/>
          <w:i/>
        </w:rPr>
      </w:pPr>
      <w:r w:rsidRPr="00100618">
        <w:rPr>
          <w:bCs/>
        </w:rPr>
        <w:t xml:space="preserve">Projected copy of </w:t>
      </w:r>
      <w:r w:rsidR="00100618" w:rsidRPr="00100618">
        <w:rPr>
          <w:bCs/>
          <w:i/>
        </w:rPr>
        <w:t>All things Shall Perish</w:t>
      </w:r>
      <w:r w:rsidR="00100618" w:rsidRPr="00100618">
        <w:rPr>
          <w:bCs/>
        </w:rPr>
        <w:t xml:space="preserve"> </w:t>
      </w:r>
      <w:r w:rsidR="00100618">
        <w:rPr>
          <w:bCs/>
          <w:iCs/>
        </w:rPr>
        <w:t>(Lyrics</w:t>
      </w:r>
      <w:r w:rsidR="00100618" w:rsidRPr="00100618">
        <w:rPr>
          <w:bCs/>
          <w:iCs/>
        </w:rPr>
        <w:t xml:space="preserve"> or Master Copy</w:t>
      </w:r>
      <w:r w:rsidR="00100618">
        <w:rPr>
          <w:bCs/>
          <w:iCs/>
        </w:rPr>
        <w:t>*</w:t>
      </w:r>
      <w:r w:rsidR="00100618" w:rsidRPr="00100618">
        <w:rPr>
          <w:bCs/>
          <w:iCs/>
        </w:rPr>
        <w:t>)</w:t>
      </w:r>
    </w:p>
    <w:p w:rsidR="00100618" w:rsidRPr="00100618" w:rsidRDefault="00100618" w:rsidP="00343CA6">
      <w:pPr>
        <w:numPr>
          <w:ilvl w:val="0"/>
          <w:numId w:val="1"/>
          <w:numberingChange w:id="13" w:author="Gayle Thieman" w:date="2011-08-09T06:10:00Z" w:original="-"/>
        </w:numPr>
        <w:rPr>
          <w:b/>
        </w:rPr>
      </w:pPr>
      <w:r>
        <w:rPr>
          <w:bCs/>
        </w:rPr>
        <w:t xml:space="preserve">Projected copy of </w:t>
      </w:r>
      <w:r w:rsidR="00796B62">
        <w:rPr>
          <w:bCs/>
          <w:i/>
        </w:rPr>
        <w:t>Good Night, Stars our Light</w:t>
      </w:r>
    </w:p>
    <w:p w:rsidR="00100618" w:rsidRPr="00100618" w:rsidRDefault="00100618" w:rsidP="00343CA6">
      <w:pPr>
        <w:numPr>
          <w:ilvl w:val="0"/>
          <w:numId w:val="1"/>
          <w:numberingChange w:id="14" w:author="Gayle Thieman" w:date="2011-08-09T06:10:00Z" w:original="-"/>
        </w:numPr>
        <w:rPr>
          <w:b/>
        </w:rPr>
      </w:pPr>
      <w:r>
        <w:rPr>
          <w:bCs/>
        </w:rPr>
        <w:t xml:space="preserve">Projected Copy of </w:t>
      </w:r>
      <w:r>
        <w:rPr>
          <w:bCs/>
          <w:i/>
        </w:rPr>
        <w:t>Charlie over the Ocean</w:t>
      </w:r>
    </w:p>
    <w:p w:rsidR="00100618" w:rsidRPr="00464DA7" w:rsidRDefault="00F77A8E" w:rsidP="00343CA6">
      <w:pPr>
        <w:numPr>
          <w:ilvl w:val="0"/>
          <w:numId w:val="1"/>
          <w:numberingChange w:id="15" w:author="Gayle Thieman" w:date="2011-08-09T06:10:00Z" w:original="-"/>
        </w:numPr>
        <w:rPr>
          <w:b/>
        </w:rPr>
      </w:pPr>
      <w:r>
        <w:rPr>
          <w:bCs/>
        </w:rPr>
        <w:t>Markers for white board or smart board access</w:t>
      </w:r>
    </w:p>
    <w:p w:rsidR="00464DA7" w:rsidRPr="00100618" w:rsidRDefault="00464DA7" w:rsidP="00343CA6">
      <w:pPr>
        <w:numPr>
          <w:ilvl w:val="0"/>
          <w:numId w:val="1"/>
          <w:numberingChange w:id="16" w:author="Gayle Thieman" w:date="2011-08-09T06:10:00Z" w:original="-"/>
        </w:numPr>
        <w:rPr>
          <w:b/>
        </w:rPr>
      </w:pPr>
      <w:r>
        <w:rPr>
          <w:bCs/>
        </w:rPr>
        <w:t>Empty rhythm Matrix (White Board drawing)</w:t>
      </w:r>
    </w:p>
    <w:p w:rsidR="00100618" w:rsidRDefault="00100618" w:rsidP="00100618">
      <w:pPr>
        <w:ind w:left="765"/>
        <w:rPr>
          <w:bCs/>
        </w:rPr>
      </w:pPr>
    </w:p>
    <w:p w:rsidR="00100618" w:rsidRPr="00100618" w:rsidRDefault="00100618" w:rsidP="00100618">
      <w:pPr>
        <w:ind w:left="1125"/>
        <w:rPr>
          <w:b/>
        </w:rPr>
      </w:pPr>
      <w:r>
        <w:rPr>
          <w:bCs/>
        </w:rPr>
        <w:t xml:space="preserve">*Master Copies are notations of rhythm with </w:t>
      </w:r>
      <w:proofErr w:type="spellStart"/>
      <w:r>
        <w:rPr>
          <w:bCs/>
        </w:rPr>
        <w:t>solfege</w:t>
      </w:r>
      <w:proofErr w:type="spellEnd"/>
      <w:r>
        <w:rPr>
          <w:bCs/>
        </w:rPr>
        <w:t xml:space="preserve"> symbols and lyrics. These allow for varied keys and easier reading for beginners.</w:t>
      </w:r>
    </w:p>
    <w:p w:rsidR="00343CA6" w:rsidRDefault="00343CA6">
      <w:pPr>
        <w:rPr>
          <w:b/>
        </w:rPr>
      </w:pPr>
    </w:p>
    <w:p w:rsidR="00B179BB" w:rsidRDefault="00B179BB">
      <w:pPr>
        <w:rPr>
          <w:b/>
        </w:rPr>
      </w:pPr>
      <w:r>
        <w:rPr>
          <w:b/>
        </w:rPr>
        <w:t>Background knowledge or skills students need prior to lesson:</w:t>
      </w:r>
    </w:p>
    <w:p w:rsidR="0001229B" w:rsidRPr="0001229B" w:rsidRDefault="0001229B" w:rsidP="0001229B">
      <w:pPr>
        <w:numPr>
          <w:ilvl w:val="0"/>
          <w:numId w:val="1"/>
          <w:numberingChange w:id="17" w:author="Gayle Thieman" w:date="2011-08-09T06:10:00Z" w:original="-"/>
        </w:numPr>
        <w:rPr>
          <w:b/>
        </w:rPr>
      </w:pPr>
      <w:r>
        <w:t>Matching Pitch</w:t>
      </w:r>
    </w:p>
    <w:p w:rsidR="0001229B" w:rsidRDefault="0001229B" w:rsidP="0001229B">
      <w:pPr>
        <w:numPr>
          <w:ilvl w:val="0"/>
          <w:numId w:val="1"/>
          <w:numberingChange w:id="18" w:author="Gayle Thieman" w:date="2011-08-09T06:10:00Z" w:original="-"/>
        </w:numPr>
      </w:pPr>
      <w:r w:rsidRPr="0001229B">
        <w:t>Differentiate</w:t>
      </w:r>
      <w:r>
        <w:t xml:space="preserve"> Rhythm from Beat</w:t>
      </w:r>
    </w:p>
    <w:p w:rsidR="0001229B" w:rsidRDefault="0001229B" w:rsidP="0001229B">
      <w:pPr>
        <w:numPr>
          <w:ilvl w:val="0"/>
          <w:numId w:val="1"/>
          <w:numberingChange w:id="19" w:author="Gayle Thieman" w:date="2011-08-09T06:10:00Z" w:original="-"/>
        </w:numPr>
      </w:pPr>
      <w:proofErr w:type="spellStart"/>
      <w:r>
        <w:t>Solfege</w:t>
      </w:r>
      <w:proofErr w:type="spellEnd"/>
      <w:r>
        <w:t xml:space="preserve"> Syllables</w:t>
      </w:r>
    </w:p>
    <w:p w:rsidR="00100618" w:rsidRPr="00100618" w:rsidRDefault="00100618" w:rsidP="0001229B">
      <w:pPr>
        <w:numPr>
          <w:ilvl w:val="0"/>
          <w:numId w:val="1"/>
          <w:numberingChange w:id="20" w:author="Gayle Thieman" w:date="2011-08-09T06:10:00Z" w:original="-"/>
        </w:numPr>
      </w:pPr>
      <w:r>
        <w:t xml:space="preserve">Prior knowledge of </w:t>
      </w:r>
      <w:r w:rsidRPr="00100618">
        <w:rPr>
          <w:i/>
        </w:rPr>
        <w:t>All things Shall perish</w:t>
      </w:r>
    </w:p>
    <w:p w:rsidR="00100618" w:rsidRPr="0001229B" w:rsidRDefault="00100618" w:rsidP="0001229B">
      <w:pPr>
        <w:numPr>
          <w:ilvl w:val="0"/>
          <w:numId w:val="1"/>
          <w:numberingChange w:id="21" w:author="Gayle Thieman" w:date="2011-08-09T06:10:00Z" w:original="-"/>
        </w:numPr>
      </w:pPr>
      <w:r>
        <w:t xml:space="preserve">Prior Knowledge of </w:t>
      </w:r>
      <w:r>
        <w:rPr>
          <w:i/>
        </w:rPr>
        <w:t>Charlie over the Ocean</w:t>
      </w:r>
    </w:p>
    <w:p w:rsidR="00B179BB" w:rsidRDefault="00B179BB"/>
    <w:p w:rsidR="00E66BEE" w:rsidRPr="00100618" w:rsidRDefault="00B179BB">
      <w:r w:rsidRPr="00FE2C01">
        <w:rPr>
          <w:b/>
        </w:rPr>
        <w:t>Hook or Introduction</w:t>
      </w:r>
      <w:r w:rsidR="00796B62">
        <w:rPr>
          <w:b/>
        </w:rPr>
        <w:t xml:space="preserve"> (7-10 Minutes)</w:t>
      </w:r>
      <w:r w:rsidR="00100618">
        <w:t xml:space="preserve"> Students enter classroom while recording of known song (</w:t>
      </w:r>
      <w:r w:rsidR="00100618">
        <w:rPr>
          <w:i/>
        </w:rPr>
        <w:t>All things shall perish</w:t>
      </w:r>
      <w:r w:rsidR="00100618">
        <w:t>) plays as round.</w:t>
      </w:r>
      <w:r w:rsidR="00E66BEE">
        <w:t xml:space="preserve"> Students have only sung in Unison.</w:t>
      </w:r>
      <w:r w:rsidR="00F77A8E">
        <w:t xml:space="preserve"> Brainstorm to differentiate</w:t>
      </w:r>
      <w:r w:rsidR="00E66BEE">
        <w:t xml:space="preserve"> </w:t>
      </w:r>
      <w:r w:rsidR="00F77A8E">
        <w:t>h</w:t>
      </w:r>
      <w:r w:rsidR="00E66BEE">
        <w:t xml:space="preserve">ow </w:t>
      </w:r>
      <w:r w:rsidR="00F77A8E">
        <w:t xml:space="preserve">it </w:t>
      </w:r>
      <w:r w:rsidR="00E66BEE">
        <w:t xml:space="preserve">was this different from when </w:t>
      </w:r>
      <w:r w:rsidR="00F77A8E">
        <w:t>students sang it? Perform to compare. Once successful in unison, attempt as a round.</w:t>
      </w:r>
    </w:p>
    <w:p w:rsidR="00B179BB" w:rsidRDefault="00B179BB"/>
    <w:p w:rsidR="00F77A8E" w:rsidRDefault="00B179BB">
      <w:pPr>
        <w:rPr>
          <w:b/>
        </w:rPr>
      </w:pPr>
      <w:r w:rsidRPr="00FE2C01">
        <w:rPr>
          <w:b/>
        </w:rPr>
        <w:t>Procedures:</w:t>
      </w:r>
    </w:p>
    <w:p w:rsidR="00B179BB" w:rsidRPr="00F77A8E" w:rsidRDefault="00F77A8E">
      <w:pPr>
        <w:rPr>
          <w:b/>
        </w:rPr>
      </w:pPr>
      <w:r w:rsidRPr="00F77A8E">
        <w:rPr>
          <w:b/>
        </w:rPr>
        <w:t>Step 1.</w:t>
      </w:r>
      <w:r w:rsidR="00796B62">
        <w:rPr>
          <w:b/>
        </w:rPr>
        <w:t xml:space="preserve"> (7-10</w:t>
      </w:r>
      <w:r>
        <w:rPr>
          <w:b/>
        </w:rPr>
        <w:t xml:space="preserve"> Minutes)</w:t>
      </w:r>
      <w:r w:rsidRPr="00F77A8E">
        <w:rPr>
          <w:b/>
        </w:rPr>
        <w:t xml:space="preserve"> </w:t>
      </w:r>
    </w:p>
    <w:p w:rsidR="00F77A8E" w:rsidRDefault="00F77A8E">
      <w:r>
        <w:t xml:space="preserve">Next, project </w:t>
      </w:r>
      <w:r>
        <w:rPr>
          <w:i/>
        </w:rPr>
        <w:t>Charlie over the Ocean</w:t>
      </w:r>
      <w:r>
        <w:t xml:space="preserve"> onto white board or smart board. Students sing on words</w:t>
      </w:r>
      <w:r w:rsidR="00796B62">
        <w:t>. Students play accompanying "Duck, Duck, Goose" game.</w:t>
      </w:r>
      <w:r>
        <w:t xml:space="preserve"> Ask students to brainstorm how this song was different from the last. Answer: Groups sing at different times instead of together (Differentiate "Call and Response" from Harmony).</w:t>
      </w:r>
    </w:p>
    <w:p w:rsidR="00464DA7" w:rsidRDefault="00464DA7"/>
    <w:p w:rsidR="00464DA7" w:rsidRDefault="00464DA7">
      <w:pPr>
        <w:rPr>
          <w:b/>
        </w:rPr>
      </w:pPr>
      <w:r w:rsidRPr="00464DA7">
        <w:rPr>
          <w:b/>
        </w:rPr>
        <w:t>Step 2.</w:t>
      </w:r>
      <w:r>
        <w:rPr>
          <w:b/>
        </w:rPr>
        <w:t xml:space="preserve"> (5-7</w:t>
      </w:r>
      <w:r w:rsidR="00A075D4">
        <w:rPr>
          <w:b/>
        </w:rPr>
        <w:t xml:space="preserve"> Minutes</w:t>
      </w:r>
      <w:r>
        <w:rPr>
          <w:b/>
        </w:rPr>
        <w:t>)</w:t>
      </w:r>
    </w:p>
    <w:p w:rsidR="00464DA7" w:rsidRPr="00464DA7" w:rsidRDefault="00464DA7">
      <w:pPr>
        <w:rPr>
          <w:b/>
        </w:rPr>
      </w:pPr>
      <w:r>
        <w:t>Display or draw a rhythm matrix on the white board. Ask students to provide ideas using known rhythm patterns to complete the matrix.</w:t>
      </w:r>
      <w:r w:rsidR="00A075D4">
        <w:t xml:space="preserve"> Fill in the matrix accordingly. Divide students into 4 groups to perform in style of a round, starting each group from the beginning as the previous group reaches the next row. Repeat the activity, starting at the opposite end of the rhythm matrix.</w:t>
      </w:r>
    </w:p>
    <w:p w:rsidR="00F77A8E" w:rsidRDefault="00F77A8E"/>
    <w:p w:rsidR="00F77A8E" w:rsidRDefault="00464DA7">
      <w:pPr>
        <w:rPr>
          <w:b/>
        </w:rPr>
      </w:pPr>
      <w:r>
        <w:rPr>
          <w:b/>
        </w:rPr>
        <w:t>Step 3</w:t>
      </w:r>
      <w:r w:rsidR="00F77A8E">
        <w:rPr>
          <w:b/>
        </w:rPr>
        <w:t>.</w:t>
      </w:r>
      <w:r w:rsidR="00796B62">
        <w:rPr>
          <w:b/>
        </w:rPr>
        <w:t xml:space="preserve"> (7-10</w:t>
      </w:r>
      <w:r w:rsidR="00F77A8E">
        <w:rPr>
          <w:b/>
        </w:rPr>
        <w:t xml:space="preserve"> Minutes)</w:t>
      </w:r>
    </w:p>
    <w:p w:rsidR="00F77A8E" w:rsidRDefault="00A075D4">
      <w:r>
        <w:t xml:space="preserve">With projected </w:t>
      </w:r>
      <w:proofErr w:type="spellStart"/>
      <w:r>
        <w:t>s</w:t>
      </w:r>
      <w:r w:rsidR="00796B62">
        <w:t>olfege</w:t>
      </w:r>
      <w:proofErr w:type="spellEnd"/>
      <w:r w:rsidR="00796B62">
        <w:t xml:space="preserve"> of </w:t>
      </w:r>
      <w:r w:rsidR="00796B62">
        <w:rPr>
          <w:i/>
        </w:rPr>
        <w:t>Charlie Over the Ocean</w:t>
      </w:r>
      <w:r w:rsidR="00796B62">
        <w:t xml:space="preserve">, have students sing from </w:t>
      </w:r>
      <w:r w:rsidR="00796B62">
        <w:rPr>
          <w:b/>
        </w:rPr>
        <w:t>Stationary</w:t>
      </w:r>
      <w:r w:rsidR="00796B62">
        <w:t xml:space="preserve"> positions. While they sing the melody, harmonize up M3. Ask students to brainstorm </w:t>
      </w:r>
      <w:ins w:id="22" w:author="Gayle Thieman" w:date="2011-08-09T06:13:00Z">
        <w:r w:rsidR="008C6CCD">
          <w:t>what</w:t>
        </w:r>
      </w:ins>
      <w:del w:id="23" w:author="Gayle Thieman" w:date="2011-08-09T06:13:00Z">
        <w:r w:rsidR="00796B62" w:rsidDel="008C6CCD">
          <w:delText>how this</w:delText>
        </w:r>
      </w:del>
      <w:r w:rsidR="00796B62">
        <w:t xml:space="preserve"> the teacher </w:t>
      </w:r>
      <w:r>
        <w:t xml:space="preserve">was doing differently. Dictate </w:t>
      </w:r>
      <w:proofErr w:type="spellStart"/>
      <w:r>
        <w:t>s</w:t>
      </w:r>
      <w:r w:rsidR="00796B62">
        <w:t>olfege</w:t>
      </w:r>
      <w:proofErr w:type="spellEnd"/>
      <w:r w:rsidR="00796B62">
        <w:t xml:space="preserve"> and have students sing. (Acknowledge if students point out correctly that it is the same, but higher). Combine the two by having the majority of the class sing the melody on </w:t>
      </w:r>
      <w:proofErr w:type="spellStart"/>
      <w:r w:rsidR="00796B62">
        <w:t>solfege</w:t>
      </w:r>
      <w:proofErr w:type="spellEnd"/>
      <w:r w:rsidR="00796B62">
        <w:t xml:space="preserve"> while 5 volunteers plus teacher sing </w:t>
      </w:r>
      <w:r>
        <w:t xml:space="preserve">the </w:t>
      </w:r>
      <w:proofErr w:type="gramStart"/>
      <w:r w:rsidR="00796B62">
        <w:t>new harmony</w:t>
      </w:r>
      <w:proofErr w:type="gramEnd"/>
      <w:r>
        <w:t xml:space="preserve"> part</w:t>
      </w:r>
      <w:r w:rsidR="00796B62">
        <w:t xml:space="preserve">. Ask what happens if harmony starts on a different pitch. Allow students to pick another starting pitch. Change harmony </w:t>
      </w:r>
      <w:proofErr w:type="spellStart"/>
      <w:r w:rsidR="00796B62">
        <w:t>solfege</w:t>
      </w:r>
      <w:proofErr w:type="spellEnd"/>
      <w:r w:rsidR="00796B62">
        <w:t xml:space="preserve"> accordingly. Sing again.</w:t>
      </w:r>
      <w:r w:rsidR="004B66D4">
        <w:t xml:space="preserve"> Ask students to brainstorm the differences (consonance and dissonance</w:t>
      </w:r>
      <w:proofErr w:type="gramStart"/>
      <w:r w:rsidR="004B66D4">
        <w:t>)</w:t>
      </w:r>
      <w:ins w:id="24" w:author="Gayle Thieman" w:date="2011-08-09T06:13:00Z">
        <w:r w:rsidR="008C6CCD">
          <w:t xml:space="preserve">  Higher</w:t>
        </w:r>
        <w:proofErr w:type="gramEnd"/>
        <w:r w:rsidR="008C6CCD">
          <w:t xml:space="preserve"> order thinking</w:t>
        </w:r>
      </w:ins>
      <w:ins w:id="25" w:author="Gayle Thieman" w:date="2011-08-09T06:14:00Z">
        <w:r w:rsidR="008C6CCD">
          <w:t xml:space="preserve">  Be sure to include the answer you want students to give for the difference between consonance and dissonance</w:t>
        </w:r>
      </w:ins>
    </w:p>
    <w:p w:rsidR="00796B62" w:rsidRDefault="00796B62"/>
    <w:p w:rsidR="00B179BB" w:rsidRDefault="00B179BB"/>
    <w:p w:rsidR="00B179BB" w:rsidRDefault="00B179BB">
      <w:r w:rsidRPr="00FE2C01">
        <w:rPr>
          <w:b/>
        </w:rPr>
        <w:t>Differentiation/Accommodation</w:t>
      </w:r>
      <w:r>
        <w:t xml:space="preserve"> </w:t>
      </w:r>
    </w:p>
    <w:p w:rsidR="00E66BEE" w:rsidRDefault="00E66BEE" w:rsidP="00E66BEE">
      <w:pPr>
        <w:numPr>
          <w:ilvl w:val="0"/>
          <w:numId w:val="1"/>
          <w:numberingChange w:id="26" w:author="Gayle Thieman" w:date="2011-08-09T06:10:00Z" w:original="-"/>
        </w:numPr>
      </w:pPr>
      <w:r>
        <w:t>TAG: Allow additional improvised harmony opportunities. Lead sections during rounds.</w:t>
      </w:r>
    </w:p>
    <w:p w:rsidR="00E66BEE" w:rsidRDefault="00E66BEE" w:rsidP="00E66BEE">
      <w:pPr>
        <w:ind w:left="1125"/>
      </w:pPr>
    </w:p>
    <w:p w:rsidR="00E66BEE" w:rsidRDefault="00E66BEE" w:rsidP="00E66BEE">
      <w:pPr>
        <w:numPr>
          <w:ilvl w:val="0"/>
          <w:numId w:val="1"/>
          <w:numberingChange w:id="27" w:author="Gayle Thieman" w:date="2011-08-09T06:10:00Z" w:original="-"/>
        </w:numPr>
      </w:pPr>
      <w:r>
        <w:t>ADHD: Incorporate Rhythm and Beat movements with singing (patching, clapping)</w:t>
      </w:r>
    </w:p>
    <w:p w:rsidR="00E66BEE" w:rsidRDefault="00E66BEE" w:rsidP="00E66BEE">
      <w:pPr>
        <w:pStyle w:val="ListParagraph"/>
      </w:pPr>
    </w:p>
    <w:p w:rsidR="00E66BEE" w:rsidRDefault="009D7992" w:rsidP="00E66BEE">
      <w:pPr>
        <w:numPr>
          <w:ilvl w:val="0"/>
          <w:numId w:val="1"/>
          <w:numberingChange w:id="28" w:author="Gayle Thieman" w:date="2011-08-09T06:10:00Z" w:original="-"/>
        </w:numPr>
      </w:pPr>
      <w:r>
        <w:t>Students with SLD (reading/writing): Speak all words, especially of unknown songs. Explain or Define difficult lyrics</w:t>
      </w:r>
      <w:r w:rsidR="00A075D4">
        <w:t xml:space="preserve"> and terms.</w:t>
      </w:r>
    </w:p>
    <w:p w:rsidR="009D7992" w:rsidRDefault="009D7992" w:rsidP="00464DA7"/>
    <w:p w:rsidR="00B179BB" w:rsidRDefault="00B179BB"/>
    <w:p w:rsidR="00B179BB" w:rsidRDefault="00B179BB">
      <w:pPr>
        <w:rPr>
          <w:b/>
        </w:rPr>
      </w:pPr>
      <w:r w:rsidRPr="00FE2C01">
        <w:rPr>
          <w:b/>
        </w:rPr>
        <w:t>Attention to Literacy:</w:t>
      </w:r>
    </w:p>
    <w:p w:rsidR="00464DA7" w:rsidRDefault="00464DA7">
      <w:r w:rsidRPr="00464DA7">
        <w:t xml:space="preserve">Review Vocabulary from Previous Lesson: </w:t>
      </w:r>
      <w:r>
        <w:t>Consonance, Dissonance</w:t>
      </w:r>
    </w:p>
    <w:p w:rsidR="00464DA7" w:rsidRPr="00464DA7" w:rsidRDefault="00464DA7">
      <w:r>
        <w:t>New Vocabulary: Round, Drone</w:t>
      </w:r>
      <w:ins w:id="29" w:author="Gayle Thieman" w:date="2011-08-09T06:14:00Z">
        <w:r w:rsidR="008C6CCD">
          <w:t xml:space="preserve"> I did not see these words taught in the procedures</w:t>
        </w:r>
      </w:ins>
    </w:p>
    <w:p w:rsidR="00B179BB" w:rsidRDefault="00B179BB" w:rsidP="00B179BB"/>
    <w:p w:rsidR="009D7992" w:rsidRDefault="00B179BB" w:rsidP="00B179BB">
      <w:pPr>
        <w:rPr>
          <w:b/>
        </w:rPr>
      </w:pPr>
      <w:r w:rsidRPr="00FE2C01">
        <w:rPr>
          <w:b/>
        </w:rPr>
        <w:t>Closure:</w:t>
      </w:r>
      <w:r w:rsidR="009D7992">
        <w:rPr>
          <w:b/>
        </w:rPr>
        <w:t xml:space="preserve"> (5-7 Minutes)</w:t>
      </w:r>
    </w:p>
    <w:p w:rsidR="00B179BB" w:rsidRDefault="009D7992" w:rsidP="00B179BB">
      <w:r w:rsidRPr="009D7992">
        <w:t>Teach by rote</w:t>
      </w:r>
      <w:r>
        <w:t>:</w:t>
      </w:r>
      <w:r>
        <w:rPr>
          <w:i/>
        </w:rPr>
        <w:t xml:space="preserve"> Good </w:t>
      </w:r>
      <w:proofErr w:type="gramStart"/>
      <w:r>
        <w:rPr>
          <w:i/>
        </w:rPr>
        <w:t>Night,</w:t>
      </w:r>
      <w:proofErr w:type="gramEnd"/>
      <w:r>
        <w:rPr>
          <w:i/>
        </w:rPr>
        <w:t xml:space="preserve"> Stars our Light</w:t>
      </w:r>
      <w:r>
        <w:t>. Project onto white-board once successfully sung in unison. If time, sing as a round.</w:t>
      </w:r>
      <w:ins w:id="30" w:author="Gayle Thieman" w:date="2011-08-09T06:15:00Z">
        <w:r w:rsidR="008C6CCD">
          <w:t xml:space="preserve">  Since I don</w:t>
        </w:r>
        <w:r w:rsidR="008C6CCD">
          <w:t>’</w:t>
        </w:r>
        <w:r w:rsidR="008C6CCD">
          <w:t>t know this song briefly explain how it relates to the lesson objectives</w:t>
        </w:r>
      </w:ins>
    </w:p>
    <w:p w:rsidR="00B179BB" w:rsidRDefault="00B179BB"/>
    <w:p w:rsidR="00A075D4" w:rsidRDefault="00B179BB" w:rsidP="008624B3">
      <w:r w:rsidRPr="00FE2C01">
        <w:rPr>
          <w:b/>
        </w:rPr>
        <w:t>Assessment and Evaluation of Student Learning:</w:t>
      </w:r>
      <w:r>
        <w:t xml:space="preserve">  </w:t>
      </w:r>
    </w:p>
    <w:p w:rsidR="00A075D4" w:rsidRDefault="00A075D4" w:rsidP="008624B3"/>
    <w:tbl>
      <w:tblPr>
        <w:tblStyle w:val="TableGrid"/>
        <w:tblW w:w="0" w:type="auto"/>
        <w:tblLook w:val="04A0"/>
      </w:tblPr>
      <w:tblGrid>
        <w:gridCol w:w="2214"/>
        <w:gridCol w:w="2214"/>
        <w:gridCol w:w="2214"/>
        <w:gridCol w:w="2214"/>
      </w:tblGrid>
      <w:tr w:rsidR="00A075D4">
        <w:tc>
          <w:tcPr>
            <w:tcW w:w="2214" w:type="dxa"/>
          </w:tcPr>
          <w:p w:rsidR="00A075D4" w:rsidRDefault="00A075D4" w:rsidP="008624B3"/>
        </w:tc>
        <w:tc>
          <w:tcPr>
            <w:tcW w:w="2214" w:type="dxa"/>
          </w:tcPr>
          <w:p w:rsidR="00A075D4" w:rsidRDefault="00A075D4" w:rsidP="008624B3">
            <w:r>
              <w:t>3</w:t>
            </w:r>
          </w:p>
        </w:tc>
        <w:tc>
          <w:tcPr>
            <w:tcW w:w="2214" w:type="dxa"/>
          </w:tcPr>
          <w:p w:rsidR="00A075D4" w:rsidRDefault="00A075D4" w:rsidP="008624B3">
            <w:r>
              <w:t>2</w:t>
            </w:r>
          </w:p>
        </w:tc>
        <w:tc>
          <w:tcPr>
            <w:tcW w:w="2214" w:type="dxa"/>
          </w:tcPr>
          <w:p w:rsidR="00A075D4" w:rsidRDefault="00A075D4" w:rsidP="008624B3">
            <w:r>
              <w:t>1</w:t>
            </w:r>
          </w:p>
        </w:tc>
      </w:tr>
      <w:tr w:rsidR="00A075D4">
        <w:tc>
          <w:tcPr>
            <w:tcW w:w="2214" w:type="dxa"/>
          </w:tcPr>
          <w:p w:rsidR="00A075D4" w:rsidRDefault="00A075D4" w:rsidP="004B66D4">
            <w:r>
              <w:t xml:space="preserve">Ability to stay </w:t>
            </w:r>
            <w:r w:rsidR="004B66D4">
              <w:t>in tune on assigned</w:t>
            </w:r>
            <w:r>
              <w:t xml:space="preserve"> part</w:t>
            </w:r>
            <w:r w:rsidR="004B66D4">
              <w:t>s</w:t>
            </w:r>
          </w:p>
        </w:tc>
        <w:tc>
          <w:tcPr>
            <w:tcW w:w="2214" w:type="dxa"/>
          </w:tcPr>
          <w:p w:rsidR="00A075D4" w:rsidRDefault="00A075D4" w:rsidP="008624B3">
            <w:r>
              <w:t>Independently maintained own part</w:t>
            </w:r>
            <w:r w:rsidR="004B66D4">
              <w:t>, in tune</w:t>
            </w:r>
          </w:p>
        </w:tc>
        <w:tc>
          <w:tcPr>
            <w:tcW w:w="2214" w:type="dxa"/>
          </w:tcPr>
          <w:p w:rsidR="00A075D4" w:rsidRDefault="00A075D4" w:rsidP="008624B3">
            <w:r>
              <w:t>With minor help</w:t>
            </w:r>
            <w:r w:rsidR="004B66D4">
              <w:t xml:space="preserve"> and instruction maintained assigned </w:t>
            </w:r>
            <w:r>
              <w:t>part.</w:t>
            </w:r>
          </w:p>
        </w:tc>
        <w:tc>
          <w:tcPr>
            <w:tcW w:w="2214" w:type="dxa"/>
          </w:tcPr>
          <w:p w:rsidR="00A075D4" w:rsidRDefault="00A075D4" w:rsidP="008624B3">
            <w:r>
              <w:t>Struggled/Failed to sing assigned part</w:t>
            </w:r>
          </w:p>
        </w:tc>
      </w:tr>
      <w:tr w:rsidR="00A075D4">
        <w:tc>
          <w:tcPr>
            <w:tcW w:w="2214" w:type="dxa"/>
          </w:tcPr>
          <w:p w:rsidR="00A075D4" w:rsidRDefault="004B66D4" w:rsidP="004B66D4">
            <w:r>
              <w:t>Provide Answers and Example</w:t>
            </w:r>
          </w:p>
        </w:tc>
        <w:tc>
          <w:tcPr>
            <w:tcW w:w="2214" w:type="dxa"/>
          </w:tcPr>
          <w:p w:rsidR="00A075D4" w:rsidRDefault="004B66D4" w:rsidP="008624B3">
            <w:r>
              <w:t>Able to provide immediate, correct feedback</w:t>
            </w:r>
          </w:p>
        </w:tc>
        <w:tc>
          <w:tcPr>
            <w:tcW w:w="2214" w:type="dxa"/>
          </w:tcPr>
          <w:p w:rsidR="00A075D4" w:rsidRDefault="004B66D4" w:rsidP="008624B3">
            <w:r>
              <w:t>Able to provide feedback after answers have been suggested by peers</w:t>
            </w:r>
          </w:p>
        </w:tc>
        <w:tc>
          <w:tcPr>
            <w:tcW w:w="2214" w:type="dxa"/>
          </w:tcPr>
          <w:p w:rsidR="004B66D4" w:rsidRDefault="004B66D4" w:rsidP="008624B3">
            <w:r>
              <w:t>Unable to provide answers to questions</w:t>
            </w:r>
          </w:p>
        </w:tc>
      </w:tr>
    </w:tbl>
    <w:p w:rsidR="00B179BB" w:rsidRDefault="00B179BB" w:rsidP="008624B3"/>
    <w:sectPr w:rsidR="00B179BB"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C1DD7"/>
    <w:multiLevelType w:val="hybridMultilevel"/>
    <w:tmpl w:val="2944A0E2"/>
    <w:lvl w:ilvl="0" w:tplc="2264CA22">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7F3F5560"/>
    <w:multiLevelType w:val="hybridMultilevel"/>
    <w:tmpl w:val="4DCAB29C"/>
    <w:lvl w:ilvl="0" w:tplc="303CC788">
      <w:numFmt w:val="bullet"/>
      <w:lvlText w:val=""/>
      <w:lvlJc w:val="left"/>
      <w:pPr>
        <w:ind w:left="1125" w:hanging="360"/>
      </w:pPr>
      <w:rPr>
        <w:rFonts w:ascii="Symbol" w:eastAsia="Times New Roman" w:hAnsi="Symbol" w:cs="Times New Roman" w:hint="default"/>
        <w:b w:val="0"/>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proofState w:spelling="clean" w:grammar="clean"/>
  <w:stylePaneFormatFilter w:val="3701"/>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1229B"/>
    <w:rsid w:val="00100618"/>
    <w:rsid w:val="003046F1"/>
    <w:rsid w:val="00343CA6"/>
    <w:rsid w:val="00394D5D"/>
    <w:rsid w:val="004127A1"/>
    <w:rsid w:val="00464DA7"/>
    <w:rsid w:val="004B66D4"/>
    <w:rsid w:val="00796B62"/>
    <w:rsid w:val="008624B3"/>
    <w:rsid w:val="008A0EEE"/>
    <w:rsid w:val="008C6CCD"/>
    <w:rsid w:val="009D7992"/>
    <w:rsid w:val="00A075D4"/>
    <w:rsid w:val="00A25846"/>
    <w:rsid w:val="00B179BB"/>
    <w:rsid w:val="00BB4D88"/>
    <w:rsid w:val="00C363E0"/>
    <w:rsid w:val="00D51C63"/>
    <w:rsid w:val="00E66BEE"/>
    <w:rsid w:val="00F77A8E"/>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A0EEE"/>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72"/>
    <w:qFormat/>
    <w:rsid w:val="00E66BEE"/>
    <w:pPr>
      <w:ind w:left="720"/>
      <w:contextualSpacing/>
    </w:pPr>
  </w:style>
  <w:style w:type="table" w:styleId="TableGrid">
    <w:name w:val="Table Grid"/>
    <w:basedOn w:val="TableNormal"/>
    <w:uiPriority w:val="59"/>
    <w:rsid w:val="00A075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C6CCD"/>
    <w:rPr>
      <w:rFonts w:ascii="Lucida Grande" w:hAnsi="Lucida Grande"/>
      <w:sz w:val="18"/>
      <w:szCs w:val="18"/>
    </w:rPr>
  </w:style>
  <w:style w:type="character" w:customStyle="1" w:styleId="BalloonTextChar">
    <w:name w:val="Balloon Text Char"/>
    <w:basedOn w:val="DefaultParagraphFont"/>
    <w:link w:val="BalloonText"/>
    <w:uiPriority w:val="99"/>
    <w:semiHidden/>
    <w:rsid w:val="008C6CCD"/>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A0E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E66BEE"/>
    <w:pPr>
      <w:ind w:left="720"/>
      <w:contextualSpacing/>
    </w:pPr>
  </w:style>
  <w:style w:type="table" w:styleId="TableGrid">
    <w:name w:val="Table Grid"/>
    <w:basedOn w:val="TableNormal"/>
    <w:uiPriority w:val="59"/>
    <w:rsid w:val="00A075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722</Words>
  <Characters>4116</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2</cp:revision>
  <dcterms:created xsi:type="dcterms:W3CDTF">2011-08-09T13:16:00Z</dcterms:created>
  <dcterms:modified xsi:type="dcterms:W3CDTF">2011-08-09T13:16:00Z</dcterms:modified>
</cp:coreProperties>
</file>